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A81" w:rsidRPr="008D1C9E" w:rsidRDefault="00810A81" w:rsidP="008D1C9E">
      <w:pPr>
        <w:pStyle w:val="Heading1"/>
      </w:pPr>
      <w:bookmarkStart w:id="0" w:name="_Toc176012080"/>
      <w:r w:rsidRPr="008D1C9E">
        <w:t xml:space="preserve">Energy </w:t>
      </w:r>
      <w:del w:id="1" w:author="Cara Hemphill" w:date="2014-01-29T16:44:00Z">
        <w:r w:rsidRPr="008D1C9E" w:rsidDel="0066744D">
          <w:delText xml:space="preserve">and </w:delText>
        </w:r>
      </w:del>
      <w:ins w:id="2" w:author="Cara Hemphill" w:date="2014-01-29T16:44:00Z">
        <w:r w:rsidR="0066744D">
          <w:t>&amp;</w:t>
        </w:r>
        <w:bookmarkStart w:id="3" w:name="_GoBack"/>
        <w:bookmarkEnd w:id="3"/>
        <w:r w:rsidR="0066744D" w:rsidRPr="008D1C9E">
          <w:t xml:space="preserve"> </w:t>
        </w:r>
      </w:ins>
      <w:r w:rsidRPr="008D1C9E">
        <w:t>Business</w:t>
      </w:r>
      <w:bookmarkEnd w:id="0"/>
    </w:p>
    <w:p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4" w:author="Cara Hemphill" w:date="2014-01-29T16:43:00Z">
        <w:r w:rsidRPr="008D1C9E" w:rsidDel="00452762">
          <w:rPr>
            <w:sz w:val="24"/>
            <w:szCs w:val="24"/>
          </w:rPr>
          <w:delText>instance</w:delText>
        </w:r>
      </w:del>
      <w:ins w:id="5" w:author="Cara Hemphill" w:date="2014-01-29T16:43:00Z">
        <w:r w:rsidR="00452762">
          <w:rPr>
            <w:sz w:val="24"/>
            <w:szCs w:val="24"/>
          </w:rPr>
          <w:t>example</w:t>
        </w:r>
      </w:ins>
      <w:r w:rsidRPr="008D1C9E">
        <w:rPr>
          <w:sz w:val="24"/>
          <w:szCs w:val="24"/>
        </w:rPr>
        <w:t xml:space="preserve">, by preparing an </w:t>
      </w:r>
      <w:r w:rsidRPr="0066744D">
        <w:rPr>
          <w:b/>
          <w:sz w:val="24"/>
          <w:szCs w:val="24"/>
          <w:rPrChange w:id="6" w:author="Cara Hemphill" w:date="2014-01-29T16:44:00Z">
            <w:rPr>
              <w:sz w:val="24"/>
              <w:szCs w:val="24"/>
            </w:rPr>
          </w:rPrChange>
        </w:rPr>
        <w:t>Energy Management Policy</w:t>
      </w:r>
      <w:r w:rsidRPr="008D1C9E">
        <w:rPr>
          <w:sz w:val="24"/>
          <w:szCs w:val="24"/>
        </w:rPr>
        <w:t>, you can make your business more energy aware and thereby save energy. Your business can also save energy by concentrating on:</w:t>
      </w:r>
    </w:p>
    <w:p w:rsidR="00810A81" w:rsidRPr="008D1C9E" w:rsidRDefault="00810A81" w:rsidP="008D1C9E">
      <w:pPr>
        <w:pStyle w:val="Heading2"/>
      </w:pPr>
      <w:bookmarkStart w:id="7" w:name="_Toc176012081"/>
      <w:r w:rsidRPr="008D1C9E">
        <w:t>Air Conditioning</w:t>
      </w:r>
      <w:bookmarkEnd w:id="7"/>
    </w:p>
    <w:p w:rsidR="00810A81" w:rsidRPr="008D1C9E" w:rsidRDefault="00810A81" w:rsidP="00810A81">
      <w:pPr>
        <w:rPr>
          <w:sz w:val="24"/>
          <w:szCs w:val="24"/>
        </w:rPr>
      </w:pPr>
      <w:r w:rsidRPr="008D1C9E">
        <w:rPr>
          <w:sz w:val="24"/>
          <w:szCs w:val="24"/>
        </w:rPr>
        <w:t>There are two main types of air conditioning 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810A81" w:rsidRPr="008D1C9E" w:rsidRDefault="00810A81" w:rsidP="00810A81">
      <w:pPr>
        <w:numPr>
          <w:ilvl w:val="0"/>
          <w:numId w:val="1"/>
        </w:numPr>
        <w:rPr>
          <w:sz w:val="24"/>
          <w:szCs w:val="24"/>
        </w:rPr>
      </w:pPr>
      <w:r w:rsidRPr="008D1C9E">
        <w:rPr>
          <w:sz w:val="24"/>
          <w:szCs w:val="24"/>
        </w:rPr>
        <w:t>insulation</w:t>
      </w:r>
    </w:p>
    <w:p w:rsidR="00810A81" w:rsidRPr="008D1C9E" w:rsidRDefault="00810A81" w:rsidP="00810A81">
      <w:pPr>
        <w:numPr>
          <w:ilvl w:val="0"/>
          <w:numId w:val="1"/>
        </w:numPr>
        <w:rPr>
          <w:sz w:val="24"/>
          <w:szCs w:val="24"/>
        </w:rPr>
      </w:pPr>
      <w:r w:rsidRPr="008D1C9E">
        <w:rPr>
          <w:sz w:val="24"/>
          <w:szCs w:val="24"/>
        </w:rPr>
        <w:t>double glazing</w:t>
      </w:r>
    </w:p>
    <w:p w:rsidR="00810A81" w:rsidRPr="008D1C9E" w:rsidRDefault="00810A81" w:rsidP="00810A81">
      <w:pPr>
        <w:numPr>
          <w:ilvl w:val="0"/>
          <w:numId w:val="1"/>
        </w:numPr>
        <w:rPr>
          <w:sz w:val="24"/>
          <w:szCs w:val="24"/>
        </w:rPr>
      </w:pPr>
      <w:r w:rsidRPr="008D1C9E">
        <w:rPr>
          <w:sz w:val="24"/>
          <w:szCs w:val="24"/>
        </w:rPr>
        <w:t>shading</w:t>
      </w:r>
    </w:p>
    <w:p w:rsidR="00810A81" w:rsidRPr="008D1C9E" w:rsidRDefault="00810A81" w:rsidP="00810A81">
      <w:pPr>
        <w:numPr>
          <w:ilvl w:val="0"/>
          <w:numId w:val="1"/>
        </w:numPr>
        <w:rPr>
          <w:sz w:val="24"/>
          <w:szCs w:val="24"/>
        </w:rPr>
      </w:pPr>
      <w:r w:rsidRPr="008D1C9E">
        <w:rPr>
          <w:sz w:val="24"/>
          <w:szCs w:val="24"/>
        </w:rPr>
        <w:t>window tinting or reflective coating</w:t>
      </w:r>
    </w:p>
    <w:p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rsidR="00810A81" w:rsidRPr="008D1C9E" w:rsidRDefault="00810A81" w:rsidP="00810A81">
      <w:pPr>
        <w:numPr>
          <w:ilvl w:val="0"/>
          <w:numId w:val="1"/>
        </w:numPr>
        <w:rPr>
          <w:sz w:val="24"/>
          <w:szCs w:val="24"/>
        </w:rPr>
      </w:pPr>
      <w:r w:rsidRPr="008D1C9E">
        <w:rPr>
          <w:sz w:val="24"/>
          <w:szCs w:val="24"/>
        </w:rPr>
        <w:t>lighting</w:t>
      </w:r>
    </w:p>
    <w:p w:rsidR="00810A81" w:rsidRPr="008D1C9E" w:rsidRDefault="00810A81" w:rsidP="00810A81">
      <w:pPr>
        <w:numPr>
          <w:ilvl w:val="0"/>
          <w:numId w:val="1"/>
        </w:numPr>
        <w:rPr>
          <w:sz w:val="24"/>
          <w:szCs w:val="24"/>
        </w:rPr>
      </w:pPr>
      <w:r w:rsidRPr="008D1C9E">
        <w:rPr>
          <w:sz w:val="24"/>
          <w:szCs w:val="24"/>
        </w:rPr>
        <w:t>equipment</w:t>
      </w:r>
    </w:p>
    <w:p w:rsidR="00810A81" w:rsidRPr="008D1C9E" w:rsidRDefault="00810A81" w:rsidP="00810A81">
      <w:pPr>
        <w:numPr>
          <w:ilvl w:val="0"/>
          <w:numId w:val="1"/>
        </w:numPr>
        <w:rPr>
          <w:sz w:val="24"/>
          <w:szCs w:val="24"/>
        </w:rPr>
      </w:pPr>
      <w:r w:rsidRPr="008D1C9E">
        <w:rPr>
          <w:sz w:val="24"/>
          <w:szCs w:val="24"/>
        </w:rPr>
        <w:t>occupants</w:t>
      </w:r>
    </w:p>
    <w:p w:rsidR="00810A81" w:rsidRPr="008D1C9E" w:rsidRDefault="00810A81" w:rsidP="008D1C9E">
      <w:pPr>
        <w:pStyle w:val="Heading2"/>
      </w:pPr>
      <w:bookmarkStart w:id="8" w:name="_Toc176012082"/>
      <w:r w:rsidRPr="008D1C9E">
        <w:t>High Efficiency Motors</w:t>
      </w:r>
      <w:bookmarkEnd w:id="8"/>
    </w:p>
    <w:p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rsidR="00810A81" w:rsidRPr="008D1C9E" w:rsidRDefault="00810A81" w:rsidP="00810A81">
      <w:pPr>
        <w:numPr>
          <w:ilvl w:val="0"/>
          <w:numId w:val="1"/>
        </w:numPr>
        <w:rPr>
          <w:sz w:val="24"/>
          <w:szCs w:val="24"/>
        </w:rPr>
      </w:pPr>
      <w:r w:rsidRPr="008D1C9E">
        <w:rPr>
          <w:sz w:val="24"/>
          <w:szCs w:val="24"/>
        </w:rPr>
        <w:t>reduce operating costs</w:t>
      </w:r>
    </w:p>
    <w:p w:rsidR="00810A81" w:rsidRPr="008D1C9E" w:rsidRDefault="00810A81" w:rsidP="00810A81">
      <w:pPr>
        <w:numPr>
          <w:ilvl w:val="0"/>
          <w:numId w:val="1"/>
        </w:numPr>
        <w:rPr>
          <w:sz w:val="24"/>
          <w:szCs w:val="24"/>
        </w:rPr>
      </w:pPr>
      <w:r w:rsidRPr="008D1C9E">
        <w:rPr>
          <w:sz w:val="24"/>
          <w:szCs w:val="24"/>
        </w:rPr>
        <w:t>readily available</w:t>
      </w:r>
    </w:p>
    <w:p w:rsidR="00810A81" w:rsidRPr="008D1C9E" w:rsidRDefault="00810A81" w:rsidP="00810A81">
      <w:pPr>
        <w:numPr>
          <w:ilvl w:val="0"/>
          <w:numId w:val="1"/>
        </w:numPr>
        <w:rPr>
          <w:sz w:val="24"/>
          <w:szCs w:val="24"/>
        </w:rPr>
      </w:pPr>
      <w:r w:rsidRPr="008D1C9E">
        <w:rPr>
          <w:sz w:val="24"/>
          <w:szCs w:val="24"/>
        </w:rPr>
        <w:t>typically quieter and cooler</w:t>
      </w:r>
    </w:p>
    <w:p w:rsidR="00810A81" w:rsidRPr="008D1C9E" w:rsidRDefault="00810A81" w:rsidP="008D1C9E">
      <w:pPr>
        <w:pStyle w:val="Heading2"/>
      </w:pPr>
      <w:bookmarkStart w:id="9" w:name="_Toc176012083"/>
      <w:r w:rsidRPr="008D1C9E">
        <w:lastRenderedPageBreak/>
        <w:t>Lighting</w:t>
      </w:r>
      <w:bookmarkEnd w:id="9"/>
    </w:p>
    <w:p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rsidR="00810A81" w:rsidRPr="008D1C9E" w:rsidRDefault="00810A81" w:rsidP="008D1C9E">
      <w:pPr>
        <w:pStyle w:val="Heading2"/>
      </w:pPr>
      <w:bookmarkStart w:id="10" w:name="_Toc176012084"/>
      <w:r w:rsidRPr="008D1C9E">
        <w:t>Office Equipment</w:t>
      </w:r>
      <w:bookmarkEnd w:id="10"/>
    </w:p>
    <w:p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numPicBullet w:numPicBulletId="1">
    <w:pict>
      <v:shape id="_x0000_i1055"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452762"/>
    <w:rsid w:val="00520609"/>
    <w:rsid w:val="0066744D"/>
    <w:rsid w:val="006F7E49"/>
    <w:rsid w:val="007D7AB1"/>
    <w:rsid w:val="00810A81"/>
    <w:rsid w:val="008D1C9E"/>
    <w:rsid w:val="0097786E"/>
    <w:rsid w:val="00987D5F"/>
    <w:rsid w:val="00A570AA"/>
    <w:rsid w:val="00A80943"/>
    <w:rsid w:val="00AB245F"/>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2390</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Energy &amp; Business</vt:lpstr>
      <vt:lpstr>    Air Conditioning</vt:lpstr>
      <vt:lpstr>    High Efficiency Motors</vt:lpstr>
      <vt:lpstr>    Lighting</vt:lpstr>
      <vt:lpstr>    Office Equipment</vt:lpstr>
    </vt:vector>
  </TitlesOfParts>
  <Company/>
  <LinksUpToDate>false</LinksUpToDate>
  <CharactersWithSpaces>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2014-01-29T05:45:00Z</dcterms:created>
  <dcterms:modified xsi:type="dcterms:W3CDTF">2014-01-29T05:45:00Z</dcterms:modified>
</cp:coreProperties>
</file>